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rPr>
          <w:rStyle w:val="MyStyle"/>
        </w:rPr>
        <w:t xml:space="preserve">This span</w:t>
      </w:r>
      <w:r>
        <w:rPr>
          <w:rStyle w:val="FootnoteReference"/>
        </w:rPr>
        <w:footnoteReference w:id="20"/>
      </w:r>
      <w:r>
        <w:rPr>
          <w:rStyle w:val="MyStyle"/>
        </w:rPr>
        <w:t xml:space="preserve"> </w:t>
      </w:r>
      <w:r>
        <w:rPr>
          <w:rStyle w:val="MyStyle"/>
        </w:rPr>
        <w:t xml:space="preserve">should have a custom style (</w:t>
      </w:r>
      <w:hyperlink r:id="rId21">
        <w:r>
          <w:rPr>
            <w:rStyle w:val="Hyperlink"/>
          </w:rPr>
          <w:t xml:space="preserve">link</w:t>
        </w:r>
      </w:hyperlink>
      <w:r>
        <w:rPr>
          <w:rStyle w:val="MyStyle"/>
        </w:rPr>
        <w:t xml:space="preserve">),</w:t>
      </w:r>
      <w:r>
        <w:t xml:space="preserve"> </w:t>
      </w:r>
      <w:r>
        <w:t xml:space="preserve">but the text after the comma shouldn’t, nor should the link.</w:t>
      </w:r>
    </w:p>
    <w:p>
      <w:pPr>
        <w:pStyle w:val="MyOtherStyle"/>
      </w:pPr>
      <w:r>
        <w:t xml:space="preserve">The contents of this div should have a custom style, but</w:t>
      </w:r>
      <w:r>
        <w:t xml:space="preserve"> </w:t>
      </w:r>
      <w:hyperlink r:id="rId21">
        <w:r>
          <w:rPr>
            <w:rStyle w:val="Hyperlink"/>
          </w:rPr>
          <w:t xml:space="preserve">this link should not</w:t>
        </w:r>
      </w:hyperlink>
      <w:r>
        <w:t xml:space="preserve">.</w:t>
      </w:r>
    </w:p>
    <w:bookmarkStart w:id="23" w:name="Xe3430df616ac7cbc41472c3d8c677b6308aa642"/>
    <w:p>
      <w:pPr>
        <w:pStyle w:val="Heading2"/>
      </w:pPr>
      <w:r>
        <w:t xml:space="preserve">This header should not have the div’s custom style</w:t>
      </w:r>
    </w:p>
    <w:p>
      <w:pPr>
        <w:pStyle w:val="BlockText"/>
      </w:pPr>
      <w:r>
        <w:t xml:space="preserve">This blockquote should not.</w:t>
      </w:r>
    </w:p>
    <w:p>
      <w:pPr>
        <w:pStyle w:val="SourceCode"/>
      </w:pPr>
      <w:r>
        <w:rPr>
          <w:rStyle w:val="VerbatimChar"/>
        </w:rPr>
        <w:t xml:space="preserve"># This code block should not.</w:t>
      </w:r>
    </w:p>
    <w:p>
      <w:pPr>
        <w:pStyle w:val="MyOtherStyle"/>
      </w:pPr>
      <w:r>
        <w:t xml:space="preserve">But this paragraph should.</w:t>
      </w:r>
      <w:r>
        <w:rPr>
          <w:rStyle w:val="FootnoteReference"/>
        </w:rPr>
        <w:footnoteReference w:id="22"/>
      </w:r>
    </w:p>
    <w:bookmarkEnd w:id="23"/>
    <w:p>
      <w:pPr>
        <w:pStyle w:val="MyInnerStyle"/>
      </w:pPr>
      <w:r>
        <w:t xml:space="preserve">This should have MyInnerStyle.</w:t>
      </w:r>
    </w:p>
    <w:bookmarkStart w:id="24" w:name="this-heading-should-not"/>
    <w:p>
      <w:pPr>
        <w:pStyle w:val="Heading3"/>
      </w:pPr>
      <w:r>
        <w:t xml:space="preserve">This heading should not</w:t>
      </w:r>
    </w:p>
    <w:bookmarkEnd w:id="24"/>
    <w:p>
      <w:pPr>
        <w:pStyle w:val="MyOuterStyle"/>
      </w:pPr>
      <w:r>
        <w:t xml:space="preserve">This should have MyOuterStyle, but the following elision should have its</w:t>
      </w:r>
      <w:r>
        <w:t xml:space="preserve"> </w:t>
      </w:r>
      <w:r>
        <w:t xml:space="preserve">own style.</w:t>
      </w:r>
      <w:r>
        <w:t xml:space="preserve"> </w:t>
      </w:r>
      <w:r>
        <w:rPr>
          <w:rStyle w:val="Elision"/>
        </w:rPr>
        <w:t xml:space="preserve">...</w:t>
      </w:r>
    </w:p>
    <w:p>
      <w:pPr>
        <w:pStyle w:val="BlockText"/>
      </w:pPr>
      <w:r>
        <w:t xml:space="preserve">This blockquote should include</w:t>
      </w:r>
      <w:r>
        <w:t xml:space="preserve"> </w:t>
      </w:r>
      <w:r>
        <w:rPr>
          <w:bCs/>
          <w:b/>
        </w:rPr>
        <w:t xml:space="preserve">bold text with an elision:</w:t>
      </w:r>
      <w:r>
        <w:rPr>
          <w:bCs/>
          <w:b/>
        </w:rPr>
        <w:t xml:space="preserve"> </w:t>
      </w:r>
      <w:r>
        <w:rPr>
          <w:rStyle w:val="Elision"/>
          <w:bCs/>
          <w:b/>
        </w:rPr>
        <w:t xml:space="preserve">...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span.</w:t>
      </w:r>
    </w:p>
  </w:footnote>
  <w:footnote w:id="2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div.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MyInnerStyle">
    <w:name w:val="MyInnerStyle"/>
    <w:basedOn w:val="BodyText"/>
    <w:qFormat/>
  </w:style>
  <w:style w:type="paragraph" w:customStyle="1" w:styleId="MyOtherStyle">
    <w:name w:val="MyOtherStyle"/>
    <w:basedOn w:val="BodyText"/>
    <w:qFormat/>
  </w:style>
  <w:style w:type="paragraph" w:customStyle="1" w:styleId="MyOuterStyle">
    <w:name w:val="MyOuterStyle"/>
    <w:basedOn w:val="BodyText"/>
    <w:qFormat/>
  </w:style>
  <w:style w:type="character" w:customStyle="1" w:styleId="Elision">
    <w:name w:val="Elision"/>
    <w:basedOn w:val="BodyTextChar"/>
  </w:style>
  <w:style w:type="character" w:customStyle="1" w:styleId="MyStyle">
    <w:name w:val="MyStyle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example.com/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1" Target="http://example.com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